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16DAA092" w:rsidR="0005073B" w:rsidRPr="00C206C3" w:rsidRDefault="0005073B" w:rsidP="00EA603B">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A603B">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5.25pt" o:ole="">
                  <v:imagedata r:id="rId16" o:title=""/>
                </v:shape>
                <o:OLEObject Type="Embed" ProgID="Equation.3" ShapeID="_x0000_i1025" DrawAspect="Content" ObjectID="_1792327713"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6pt;height:54.25pt" o:ole="">
                  <v:imagedata r:id="rId18" o:title=""/>
                </v:shape>
                <o:OLEObject Type="Embed" ProgID="Equation.3" ShapeID="_x0000_i1026" DrawAspect="Content" ObjectID="_1792327714"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3.75pt" o:ole="">
                  <v:imagedata r:id="rId27" o:title=""/>
                </v:shape>
                <o:OLEObject Type="Embed" ProgID="Equation.3" ShapeID="_x0000_i1027" DrawAspect="Content" ObjectID="_1792327715"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59" w:name="_DV_C3"/>
            <w:r>
              <w:rPr>
                <w:rFonts w:ascii="Arial" w:hAnsi="Arial" w:cs="Arial"/>
              </w:rPr>
              <w:t>:</w:t>
            </w:r>
            <w:bookmarkEnd w:id="359"/>
          </w:p>
          <w:p w14:paraId="4B6627C8" w14:textId="77777777" w:rsidR="004578C0" w:rsidRDefault="004578C0" w:rsidP="004578C0">
            <w:pPr>
              <w:pStyle w:val="BodyText"/>
              <w:ind w:left="741" w:hanging="709"/>
              <w:jc w:val="both"/>
              <w:rPr>
                <w:rFonts w:ascii="Arial" w:hAnsi="Arial" w:cs="Arial"/>
              </w:rPr>
            </w:pPr>
            <w:bookmarkStart w:id="360" w:name="_DV_C4"/>
            <w:r>
              <w:rPr>
                <w:rStyle w:val="DeltaViewInsertion"/>
                <w:rFonts w:ascii="Arial" w:hAnsi="Arial" w:cs="Arial"/>
                <w:color w:val="auto"/>
                <w:u w:val="none"/>
              </w:rPr>
              <w:t>(a)</w:t>
            </w:r>
            <w:r>
              <w:rPr>
                <w:rFonts w:ascii="Arial" w:hAnsi="Arial" w:cs="Arial"/>
              </w:rPr>
              <w:tab/>
            </w:r>
            <w:bookmarkStart w:id="361" w:name="_DV_M3"/>
            <w:bookmarkEnd w:id="360"/>
            <w:bookmarkEnd w:id="361"/>
            <w:r>
              <w:rPr>
                <w:rFonts w:ascii="Arial" w:hAnsi="Arial" w:cs="Arial"/>
              </w:rPr>
              <w:t>a shareholder of the User or any holding company of such shareholder</w:t>
            </w:r>
            <w:bookmarkStart w:id="362" w:name="_DV_C6"/>
            <w:r>
              <w:rPr>
                <w:rFonts w:ascii="Arial" w:hAnsi="Arial" w:cs="Arial"/>
                <w:strike/>
              </w:rPr>
              <w:t xml:space="preserve"> </w:t>
            </w:r>
            <w:r>
              <w:rPr>
                <w:rFonts w:ascii="Arial" w:hAnsi="Arial" w:cs="Arial"/>
              </w:rPr>
              <w:t>or</w:t>
            </w:r>
            <w:bookmarkEnd w:id="362"/>
          </w:p>
          <w:p w14:paraId="29110417" w14:textId="77777777" w:rsidR="004578C0" w:rsidRDefault="004578C0" w:rsidP="004578C0">
            <w:pPr>
              <w:pStyle w:val="BodyText"/>
              <w:ind w:left="741" w:hanging="709"/>
              <w:jc w:val="both"/>
              <w:rPr>
                <w:rFonts w:ascii="Arial" w:hAnsi="Arial" w:cs="Arial"/>
              </w:rPr>
            </w:pPr>
            <w:bookmarkStart w:id="363" w:name="_DV_C7"/>
            <w:r>
              <w:rPr>
                <w:rFonts w:ascii="Arial" w:hAnsi="Arial" w:cs="Arial"/>
              </w:rPr>
              <w:t>(b)</w:t>
            </w:r>
            <w:r>
              <w:rPr>
                <w:rFonts w:ascii="Arial" w:hAnsi="Arial" w:cs="Arial"/>
              </w:rPr>
              <w:tab/>
              <w:t xml:space="preserve">any subsidiary of any such </w:t>
            </w:r>
            <w:bookmarkEnd w:id="363"/>
            <w:r>
              <w:rPr>
                <w:rFonts w:ascii="Arial" w:hAnsi="Arial" w:cs="Arial"/>
              </w:rPr>
              <w:t>holding company</w:t>
            </w:r>
            <w:bookmarkStart w:id="364" w:name="_DV_C8"/>
            <w:r>
              <w:rPr>
                <w:rFonts w:ascii="Arial" w:hAnsi="Arial" w:cs="Arial"/>
              </w:rPr>
              <w:t>, but only where the subsidiary</w:t>
            </w:r>
            <w:bookmarkEnd w:id="364"/>
          </w:p>
          <w:p w14:paraId="0CD6B76E" w14:textId="77777777" w:rsidR="004578C0" w:rsidRDefault="004578C0" w:rsidP="004578C0">
            <w:pPr>
              <w:pStyle w:val="BodyText"/>
              <w:ind w:left="741" w:hanging="709"/>
              <w:jc w:val="both"/>
              <w:rPr>
                <w:rFonts w:ascii="Arial" w:hAnsi="Arial" w:cs="Arial"/>
              </w:rPr>
            </w:pPr>
            <w:bookmarkStart w:id="365"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65"/>
          </w:p>
          <w:p w14:paraId="2447BEF8" w14:textId="77777777" w:rsidR="004578C0" w:rsidRDefault="004578C0" w:rsidP="004578C0">
            <w:pPr>
              <w:pStyle w:val="BodyText"/>
              <w:ind w:left="741" w:hanging="709"/>
              <w:jc w:val="both"/>
              <w:rPr>
                <w:rFonts w:ascii="Arial" w:hAnsi="Arial" w:cs="Arial"/>
              </w:rPr>
            </w:pPr>
            <w:bookmarkStart w:id="366"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66"/>
          </w:p>
          <w:p w14:paraId="6F75F8EC" w14:textId="77777777" w:rsidR="004578C0" w:rsidRDefault="004578C0" w:rsidP="004578C0">
            <w:pPr>
              <w:pStyle w:val="BodyText"/>
              <w:ind w:left="741" w:hanging="709"/>
              <w:jc w:val="both"/>
              <w:rPr>
                <w:rFonts w:ascii="Arial" w:hAnsi="Arial" w:cs="Arial"/>
              </w:rPr>
            </w:pPr>
            <w:bookmarkStart w:id="36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67"/>
          </w:p>
          <w:p w14:paraId="1BDB64DB" w14:textId="77777777" w:rsidR="004578C0" w:rsidRDefault="004578C0" w:rsidP="004578C0">
            <w:pPr>
              <w:pStyle w:val="BodyText"/>
              <w:jc w:val="both"/>
              <w:rPr>
                <w:rFonts w:ascii="Arial" w:hAnsi="Arial" w:cs="Arial"/>
              </w:rPr>
            </w:pPr>
            <w:bookmarkStart w:id="368" w:name="_DV_C13"/>
            <w:r>
              <w:rPr>
                <w:rFonts w:ascii="Arial" w:hAnsi="Arial" w:cs="Arial"/>
              </w:rPr>
              <w:t>(the expressions "holding company" and "subsidiary</w:t>
            </w:r>
            <w:bookmarkStart w:id="369" w:name="_DV_M5"/>
            <w:bookmarkEnd w:id="368"/>
            <w:bookmarkEnd w:id="369"/>
            <w:r>
              <w:rPr>
                <w:rFonts w:ascii="Arial" w:hAnsi="Arial" w:cs="Arial"/>
              </w:rPr>
              <w:t xml:space="preserve">" having the </w:t>
            </w:r>
            <w:bookmarkStart w:id="370" w:name="_DV_C15"/>
            <w:r>
              <w:rPr>
                <w:rFonts w:ascii="Arial" w:hAnsi="Arial" w:cs="Arial"/>
              </w:rPr>
              <w:t>respective meanings</w:t>
            </w:r>
            <w:bookmarkStart w:id="371" w:name="_DV_M6"/>
            <w:bookmarkEnd w:id="370"/>
            <w:bookmarkEnd w:id="37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2" w:name="_DV_M4"/>
            <w:bookmarkEnd w:id="372"/>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3" w:author="Author"/>
        </w:trPr>
        <w:tc>
          <w:tcPr>
            <w:tcW w:w="2695" w:type="dxa"/>
          </w:tcPr>
          <w:p w14:paraId="228AD7FF" w14:textId="73BD4785" w:rsidR="00A64070" w:rsidRPr="004C08E0" w:rsidRDefault="00A64070" w:rsidP="00A64070">
            <w:pPr>
              <w:rPr>
                <w:ins w:id="374" w:author="Author"/>
                <w:rFonts w:ascii="Arial" w:hAnsi="Arial" w:cs="Arial"/>
                <w:b/>
                <w:bCs/>
                <w:szCs w:val="22"/>
              </w:rPr>
            </w:pPr>
            <w:ins w:id="375"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76" w:author="Author"/>
                <w:rFonts w:ascii="Arial" w:hAnsi="Arial" w:cs="Arial"/>
                <w:szCs w:val="22"/>
              </w:rPr>
            </w:pPr>
            <w:ins w:id="377"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78"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79" w:author="Author"/>
        </w:trPr>
        <w:tc>
          <w:tcPr>
            <w:tcW w:w="2695" w:type="dxa"/>
          </w:tcPr>
          <w:p w14:paraId="1C5F61EE" w14:textId="047F84EE" w:rsidR="00600E6C" w:rsidRPr="00CB2272" w:rsidRDefault="00CB2272" w:rsidP="003951BC">
            <w:pPr>
              <w:rPr>
                <w:ins w:id="380" w:author="Author"/>
                <w:rFonts w:ascii="Arial" w:hAnsi="Arial" w:cs="Arial"/>
                <w:b/>
                <w:bCs/>
                <w:szCs w:val="22"/>
              </w:rPr>
            </w:pPr>
            <w:ins w:id="381"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2" w:author="Author"/>
                <w:rFonts w:ascii="Arial" w:hAnsi="Arial" w:cs="Arial"/>
                <w:szCs w:val="22"/>
              </w:rPr>
            </w:pPr>
            <w:ins w:id="383"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84"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85" w:name="_BPDCI_136"/>
            <w:r w:rsidRPr="0019675B">
              <w:rPr>
                <w:rFonts w:ascii="Arial" w:hAnsi="Arial" w:cs="Arial"/>
                <w:b/>
                <w:bCs/>
              </w:rPr>
              <w:t>“Related Person”</w:t>
            </w:r>
            <w:bookmarkEnd w:id="385"/>
          </w:p>
        </w:tc>
        <w:tc>
          <w:tcPr>
            <w:tcW w:w="7625" w:type="dxa"/>
          </w:tcPr>
          <w:p w14:paraId="0DC49BBE" w14:textId="0A6DECB9" w:rsidR="00A64070" w:rsidRPr="0019675B" w:rsidRDefault="00A64070" w:rsidP="00A64070">
            <w:pPr>
              <w:pStyle w:val="BodyText"/>
              <w:jc w:val="both"/>
              <w:rPr>
                <w:rFonts w:ascii="Arial" w:hAnsi="Arial" w:cs="Arial"/>
              </w:rPr>
            </w:pPr>
            <w:bookmarkStart w:id="386"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86"/>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87"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88" w:author="Author">
              <w:r w:rsidR="00A64070" w:rsidRPr="60995ED3" w:rsidDel="5C104111">
                <w:rPr>
                  <w:rFonts w:ascii="Arial" w:hAnsi="Arial" w:cs="Arial"/>
                </w:rPr>
                <w:delText>,</w:delText>
              </w:r>
            </w:del>
            <w:r>
              <w:rPr>
                <w:rFonts w:ascii="Arial" w:hAnsi="Arial" w:cs="Arial"/>
                <w:snapToGrid w:val="0"/>
              </w:rPr>
              <w:t xml:space="preserve"> </w:t>
            </w:r>
            <w:del w:id="389"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0" w:name="_BPDCD_138"/>
            <w:r>
              <w:rPr>
                <w:rFonts w:ascii="Arial" w:hAnsi="Arial" w:cs="Arial"/>
                <w:strike/>
                <w:snapToGrid w:val="0"/>
                <w:color w:val="FF0000"/>
              </w:rPr>
              <w:t>.</w:t>
            </w:r>
            <w:r>
              <w:rPr>
                <w:rFonts w:ascii="Arial" w:hAnsi="Arial" w:cs="Arial"/>
                <w:snapToGrid w:val="0"/>
                <w:color w:val="0000FF"/>
                <w:u w:val="double"/>
              </w:rPr>
              <w:t>;</w:t>
            </w:r>
            <w:bookmarkEnd w:id="390"/>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1" w:author="Author"/>
        </w:trPr>
        <w:tc>
          <w:tcPr>
            <w:tcW w:w="2695" w:type="dxa"/>
          </w:tcPr>
          <w:p w14:paraId="01ABF031" w14:textId="1A10D844" w:rsidR="00A64070" w:rsidDel="00EF1BA5" w:rsidRDefault="00A64070" w:rsidP="00A64070">
            <w:pPr>
              <w:pStyle w:val="BodyText"/>
              <w:rPr>
                <w:del w:id="392" w:author="Author"/>
                <w:rFonts w:ascii="Arial" w:hAnsi="Arial" w:cs="Arial"/>
                <w:b/>
                <w:bCs/>
              </w:rPr>
            </w:pPr>
            <w:del w:id="393"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394" w:author="Author"/>
                <w:rFonts w:ascii="Arial" w:hAnsi="Arial" w:cs="Arial"/>
              </w:rPr>
            </w:pPr>
            <w:del w:id="395"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396" w:name="_BPDCD_140"/>
              <w:r w:rsidRPr="0019675B" w:rsidDel="00EF1BA5">
                <w:rPr>
                  <w:rFonts w:ascii="Arial" w:hAnsi="Arial" w:cs="Arial"/>
                  <w:snapToGrid w:val="0"/>
                  <w:color w:val="0000FF"/>
                </w:rPr>
                <w:delText>;</w:delText>
              </w:r>
              <w:bookmarkEnd w:id="396"/>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397" w:name="_BPDCD_141"/>
            <w:r w:rsidRPr="0019675B">
              <w:rPr>
                <w:rFonts w:ascii="Arial" w:hAnsi="Arial" w:cs="Arial"/>
              </w:rPr>
              <w:t>;</w:t>
            </w:r>
            <w:bookmarkEnd w:id="397"/>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398" w:name="_BPDCD_142"/>
            <w:r w:rsidRPr="0019675B">
              <w:rPr>
                <w:rFonts w:ascii="Arial" w:hAnsi="Arial" w:cs="Arial"/>
                <w:lang w:val="en-US"/>
              </w:rPr>
              <w:t>;</w:t>
            </w:r>
            <w:bookmarkEnd w:id="398"/>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399" w:name="_BPDCD_143"/>
            <w:r w:rsidRPr="009D15BA">
              <w:rPr>
                <w:rFonts w:ascii="Arial" w:hAnsi="Arial" w:cs="Arial"/>
              </w:rPr>
              <w:t>;</w:t>
            </w:r>
            <w:bookmarkEnd w:id="399"/>
          </w:p>
        </w:tc>
      </w:tr>
      <w:tr w:rsidR="00E34804" w14:paraId="17DC2041" w14:textId="77777777" w:rsidTr="00E43116">
        <w:trPr>
          <w:gridAfter w:val="1"/>
          <w:wAfter w:w="29" w:type="dxa"/>
          <w:trHeight w:val="300"/>
          <w:ins w:id="400" w:author="Author"/>
        </w:trPr>
        <w:tc>
          <w:tcPr>
            <w:tcW w:w="2695" w:type="dxa"/>
          </w:tcPr>
          <w:p w14:paraId="6ACDAE20" w14:textId="4B782CFB" w:rsidR="00E34804" w:rsidRDefault="00E34804" w:rsidP="00E34804">
            <w:pPr>
              <w:pStyle w:val="BodyText"/>
              <w:rPr>
                <w:ins w:id="401" w:author="Author"/>
                <w:rFonts w:ascii="Arial" w:hAnsi="Arial" w:cs="Arial"/>
                <w:b/>
                <w:bCs/>
              </w:rPr>
            </w:pPr>
            <w:ins w:id="402"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3" w:author="Author"/>
                <w:rFonts w:ascii="Arial" w:hAnsi="Arial" w:cs="Arial"/>
                <w:szCs w:val="22"/>
              </w:rPr>
            </w:pPr>
            <w:ins w:id="404"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05"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06" w:name="_BPDCD_144"/>
            <w:r w:rsidRPr="0019675B">
              <w:rPr>
                <w:rFonts w:ascii="Arial" w:hAnsi="Arial" w:cs="Arial"/>
              </w:rPr>
              <w:t>as</w:t>
            </w:r>
            <w:r w:rsidRPr="0019675B">
              <w:rPr>
                <w:rFonts w:ascii="Arial" w:hAnsi="Arial" w:cs="Arial"/>
                <w:color w:val="0000FF"/>
              </w:rPr>
              <w:t xml:space="preserve"> </w:t>
            </w:r>
            <w:bookmarkEnd w:id="406"/>
            <w:r w:rsidRPr="0019675B">
              <w:rPr>
                <w:rFonts w:ascii="Arial" w:hAnsi="Arial" w:cs="Arial"/>
              </w:rPr>
              <w:t>defined in Paragraph 8A.4.1.3</w:t>
            </w:r>
            <w:bookmarkStart w:id="407" w:name="_BPDCD_145"/>
            <w:r w:rsidRPr="0019675B">
              <w:rPr>
                <w:rFonts w:ascii="Arial" w:hAnsi="Arial" w:cs="Arial"/>
              </w:rPr>
              <w:t>;</w:t>
            </w:r>
            <w:bookmarkEnd w:id="407"/>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08" w:name="_BPDCD_146"/>
            <w:r w:rsidRPr="0019675B">
              <w:rPr>
                <w:rFonts w:ascii="Arial" w:hAnsi="Arial" w:cs="Arial"/>
              </w:rPr>
              <w:t>;</w:t>
            </w:r>
            <w:bookmarkEnd w:id="408"/>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09" w:name="_DV_C139"/>
            <w:r>
              <w:rPr>
                <w:rFonts w:ascii="Arial" w:hAnsi="Arial" w:cs="Arial"/>
              </w:rPr>
              <w:t>The higher of:</w:t>
            </w:r>
            <w:bookmarkEnd w:id="409"/>
          </w:p>
          <w:p w14:paraId="499D174C" w14:textId="77777777" w:rsidR="00E34804" w:rsidRDefault="00E34804" w:rsidP="00E34804">
            <w:pPr>
              <w:pStyle w:val="BodyText"/>
              <w:jc w:val="both"/>
              <w:rPr>
                <w:rFonts w:ascii="Arial" w:hAnsi="Arial" w:cs="Arial"/>
              </w:rPr>
            </w:pPr>
            <w:bookmarkStart w:id="410"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1" w:name="_DV_C141"/>
            <w:bookmarkEnd w:id="410"/>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1"/>
          </w:p>
          <w:p w14:paraId="7932BDA1" w14:textId="77777777" w:rsidR="00E34804" w:rsidRDefault="00E34804" w:rsidP="00E34804">
            <w:pPr>
              <w:pStyle w:val="BodyText"/>
              <w:jc w:val="both"/>
              <w:rPr>
                <w:rFonts w:ascii="Arial" w:hAnsi="Arial" w:cs="Arial"/>
              </w:rPr>
            </w:pPr>
            <w:bookmarkStart w:id="412" w:name="_DV_C142"/>
            <w:r>
              <w:rPr>
                <w:rFonts w:ascii="Arial" w:hAnsi="Arial" w:cs="Arial"/>
              </w:rPr>
              <w:t>A or B are then multiplied by:</w:t>
            </w:r>
            <w:bookmarkEnd w:id="412"/>
          </w:p>
          <w:p w14:paraId="2AA1CC9D" w14:textId="77777777" w:rsidR="00E34804" w:rsidRDefault="00E34804" w:rsidP="00E34804">
            <w:pPr>
              <w:pStyle w:val="BodyText"/>
              <w:jc w:val="both"/>
              <w:rPr>
                <w:rFonts w:ascii="Arial" w:hAnsi="Arial" w:cs="Arial"/>
              </w:rPr>
            </w:pPr>
            <w:bookmarkStart w:id="413" w:name="_DV_C143"/>
            <w:r>
              <w:rPr>
                <w:rFonts w:ascii="Arial" w:hAnsi="Arial" w:cs="Arial"/>
              </w:rPr>
              <w:t>the MW arrived at after deducting from the Transmission Entry Capacity for the Connection Site the Restricted MW Export Level;</w:t>
            </w:r>
            <w:bookmarkEnd w:id="413"/>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14" w:name="_DV_C137"/>
            <w:r>
              <w:rPr>
                <w:rFonts w:ascii="Arial" w:hAnsi="Arial" w:cs="Arial"/>
                <w:b/>
                <w:bCs/>
              </w:rPr>
              <w:t>"Restricted Export Level Period"</w:t>
            </w:r>
            <w:bookmarkEnd w:id="414"/>
          </w:p>
        </w:tc>
        <w:tc>
          <w:tcPr>
            <w:tcW w:w="7625" w:type="dxa"/>
          </w:tcPr>
          <w:p w14:paraId="76F87FBE" w14:textId="77777777" w:rsidR="00E34804" w:rsidRDefault="00E34804" w:rsidP="00E34804">
            <w:pPr>
              <w:spacing w:after="240"/>
              <w:rPr>
                <w:rFonts w:ascii="Arial" w:hAnsi="Arial" w:cs="Arial"/>
              </w:rPr>
            </w:pPr>
            <w:bookmarkStart w:id="415" w:name="_DV_C138"/>
            <w:r>
              <w:rPr>
                <w:rFonts w:ascii="Arial" w:hAnsi="Arial" w:cs="Arial"/>
              </w:rPr>
              <w:t>as defined in Paragraph 4.2A.4(b)(ii);</w:t>
            </w:r>
            <w:bookmarkEnd w:id="415"/>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16" w:name="_DV_C144"/>
            <w:r>
              <w:rPr>
                <w:rFonts w:ascii="Arial" w:hAnsi="Arial" w:cs="Arial"/>
                <w:b/>
                <w:bCs/>
              </w:rPr>
              <w:t>"Restricted MW Export Level"</w:t>
            </w:r>
            <w:bookmarkEnd w:id="416"/>
          </w:p>
        </w:tc>
        <w:tc>
          <w:tcPr>
            <w:tcW w:w="7625" w:type="dxa"/>
          </w:tcPr>
          <w:p w14:paraId="5DB3A021" w14:textId="77777777" w:rsidR="00E34804" w:rsidRDefault="00E34804" w:rsidP="00E34804">
            <w:pPr>
              <w:spacing w:after="240"/>
              <w:rPr>
                <w:rFonts w:ascii="Arial" w:hAnsi="Arial" w:cs="Arial"/>
              </w:rPr>
            </w:pPr>
            <w:bookmarkStart w:id="417" w:name="_DV_C145"/>
            <w:r>
              <w:rPr>
                <w:rFonts w:ascii="Arial" w:hAnsi="Arial" w:cs="Arial"/>
              </w:rPr>
              <w:t>as defined in Paragraph 4.2A.2.1(c)(i);</w:t>
            </w:r>
            <w:bookmarkEnd w:id="417"/>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18" w:name="_DV_C146"/>
            <w:r>
              <w:rPr>
                <w:rFonts w:ascii="Arial" w:hAnsi="Arial" w:cs="Arial"/>
                <w:b/>
                <w:bCs/>
                <w:color w:val="000000"/>
                <w:w w:val="0"/>
              </w:rPr>
              <w:t>"Restrictions on Availability"</w:t>
            </w:r>
          </w:p>
          <w:bookmarkEnd w:id="418"/>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19"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19"/>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0" w:name="_BPDCD_147"/>
            <w:r w:rsidRPr="0019675B">
              <w:rPr>
                <w:rFonts w:ascii="Arial" w:hAnsi="Arial" w:cs="Arial"/>
              </w:rPr>
              <w:t>;</w:t>
            </w:r>
            <w:bookmarkEnd w:id="420"/>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1" w:name="_BPDCD_148"/>
            <w:r w:rsidRPr="0019675B">
              <w:rPr>
                <w:rFonts w:ascii="Arial" w:hAnsi="Arial" w:cs="Arial"/>
              </w:rPr>
              <w:t>;</w:t>
            </w:r>
            <w:bookmarkEnd w:id="421"/>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2" w:name="_DV_C148"/>
            <w:r>
              <w:rPr>
                <w:rFonts w:ascii="Arial" w:hAnsi="Arial" w:cs="Arial"/>
                <w:b/>
                <w:bCs/>
              </w:rPr>
              <w:t>"Security Requirement"</w:t>
            </w:r>
            <w:bookmarkEnd w:id="422"/>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3" w:name="_BPDCD_150"/>
            <w:r w:rsidRPr="0019675B">
              <w:rPr>
                <w:rFonts w:ascii="Arial Bold" w:hAnsi="Arial Bold" w:cs="Arial"/>
                <w:b/>
                <w:bCs/>
              </w:rPr>
              <w:t>The Company</w:t>
            </w:r>
            <w:r w:rsidRPr="0019675B">
              <w:rPr>
                <w:rFonts w:ascii="Arial Bold" w:hAnsi="Arial Bold" w:cs="Arial"/>
              </w:rPr>
              <w:t xml:space="preserve"> </w:t>
            </w:r>
            <w:bookmarkEnd w:id="423"/>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24" w:name="_BPDCD_151"/>
            <w:r w:rsidRPr="0019675B">
              <w:rPr>
                <w:rFonts w:ascii="Arial" w:hAnsi="Arial" w:cs="Arial"/>
              </w:rPr>
              <w:t>;</w:t>
            </w:r>
            <w:bookmarkEnd w:id="424"/>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25"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26" w:name="_BPDCD_152"/>
            <w:r w:rsidRPr="60995ED3">
              <w:rPr>
                <w:rFonts w:ascii="Arial" w:hAnsi="Arial" w:cs="Arial"/>
                <w:color w:val="0000FF"/>
              </w:rPr>
              <w:t>;</w:t>
            </w:r>
            <w:bookmarkEnd w:id="426"/>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27" w:name="_BPDCD_153"/>
            <w:r w:rsidRPr="0019675B">
              <w:rPr>
                <w:rFonts w:ascii="Arial" w:hAnsi="Arial" w:cs="Arial"/>
              </w:rPr>
              <w:t xml:space="preserve">does not fall within the scope of </w:t>
            </w:r>
            <w:bookmarkEnd w:id="42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2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2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29" w:name="_BPDCI_155"/>
            <w:bookmarkStart w:id="430" w:name="_DV_C150"/>
            <w:r w:rsidRPr="0019675B">
              <w:rPr>
                <w:rFonts w:ascii="Arial" w:hAnsi="Arial" w:cs="Arial"/>
                <w:b/>
                <w:bCs/>
                <w:lang w:val="en-US"/>
              </w:rPr>
              <w:t>"STC"</w:t>
            </w:r>
            <w:bookmarkEnd w:id="429"/>
            <w:bookmarkEnd w:id="430"/>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1" w:name="_BPDCI_156"/>
            <w:r w:rsidRPr="5659255A">
              <w:rPr>
                <w:rFonts w:ascii="Arial" w:hAnsi="Arial" w:cs="Arial"/>
              </w:rPr>
              <w:t xml:space="preserve">the </w:t>
            </w:r>
            <w:bookmarkStart w:id="432" w:name="_BPDCI_157"/>
            <w:bookmarkEnd w:id="431"/>
            <w:r w:rsidRPr="5659255A">
              <w:rPr>
                <w:rFonts w:ascii="Arial" w:hAnsi="Arial" w:cs="Arial"/>
                <w:b/>
                <w:bCs/>
                <w:lang w:val="en-US"/>
              </w:rPr>
              <w:t>System Operator - Transmission Owner Code</w:t>
            </w:r>
            <w:bookmarkEnd w:id="432"/>
            <w:r w:rsidRPr="5659255A">
              <w:rPr>
                <w:rFonts w:ascii="Arial" w:hAnsi="Arial" w:cs="Arial"/>
                <w:b/>
                <w:bCs/>
                <w:lang w:val="en-US"/>
              </w:rPr>
              <w:t xml:space="preserve"> </w:t>
            </w:r>
            <w:bookmarkStart w:id="43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3"/>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34" w:name="_BPDCD_159"/>
            <w:r w:rsidRPr="0019675B">
              <w:rPr>
                <w:rFonts w:ascii="Arial" w:hAnsi="Arial" w:cs="Arial"/>
                <w:color w:val="0000FF"/>
              </w:rPr>
              <w:t>;</w:t>
            </w:r>
            <w:bookmarkEnd w:id="434"/>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35" w:name="_BPDCD_160"/>
            <w:r w:rsidRPr="0019675B">
              <w:rPr>
                <w:rFonts w:ascii="Arial" w:hAnsi="Arial" w:cs="Arial"/>
              </w:rPr>
              <w:t>;</w:t>
            </w:r>
            <w:bookmarkEnd w:id="435"/>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36" w:name="_BPDCD_161"/>
            <w:r w:rsidRPr="00530856">
              <w:rPr>
                <w:rFonts w:ascii="Arial" w:hAnsi="Arial" w:cs="Arial"/>
              </w:rPr>
              <w:t>;</w:t>
            </w:r>
            <w:bookmarkEnd w:id="436"/>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37" w:name="_BPDCD_162"/>
            <w:r w:rsidRPr="00530856">
              <w:rPr>
                <w:rFonts w:ascii="Arial" w:hAnsi="Arial" w:cs="Arial"/>
              </w:rPr>
              <w:t>;</w:t>
            </w:r>
            <w:bookmarkEnd w:id="437"/>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38" w:name="_BPDCD_163"/>
            <w:r w:rsidRPr="00530856">
              <w:rPr>
                <w:rFonts w:ascii="Arial" w:hAnsi="Arial" w:cs="Arial"/>
              </w:rPr>
              <w:t>;</w:t>
            </w:r>
            <w:bookmarkEnd w:id="438"/>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39" w:name="_BPDCD_164"/>
            <w:r w:rsidRPr="00530856">
              <w:rPr>
                <w:rFonts w:ascii="Arial" w:hAnsi="Arial" w:cs="Arial"/>
                <w:color w:val="0000FF"/>
              </w:rPr>
              <w:t>;</w:t>
            </w:r>
            <w:bookmarkEnd w:id="439"/>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0" w:name="_BPDCD_165"/>
            <w:r w:rsidRPr="00530856">
              <w:rPr>
                <w:rFonts w:ascii="Arial" w:hAnsi="Arial" w:cs="Arial"/>
                <w:color w:val="0000FF"/>
              </w:rPr>
              <w:t>;</w:t>
            </w:r>
            <w:bookmarkEnd w:id="440"/>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1" w:name="_BPDCD_166"/>
            <w:r w:rsidRPr="00530856">
              <w:rPr>
                <w:rFonts w:ascii="Arial" w:hAnsi="Arial" w:cs="Arial"/>
              </w:rPr>
              <w:t>;</w:t>
            </w:r>
            <w:bookmarkEnd w:id="441"/>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2" w:name="_DV_C152"/>
            <w:r>
              <w:rPr>
                <w:rStyle w:val="DeltaViewInsertion"/>
                <w:rFonts w:ascii="Arial" w:hAnsi="Arial" w:cs="Arial"/>
                <w:b/>
                <w:bCs/>
                <w:color w:val="auto"/>
                <w:w w:val="0"/>
                <w:u w:val="none"/>
              </w:rPr>
              <w:t>"System to Generator Operational Intertripping Scheme"</w:t>
            </w:r>
            <w:bookmarkEnd w:id="442"/>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3" w:name="_BPDCD_168"/>
            <w:r w:rsidRPr="00530856">
              <w:rPr>
                <w:rFonts w:ascii="Arial" w:hAnsi="Arial" w:cs="Arial"/>
                <w:lang w:val="en-US"/>
              </w:rPr>
              <w:t>;</w:t>
            </w:r>
            <w:bookmarkEnd w:id="443"/>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44" w:name="_BPDCD_170"/>
            <w:r w:rsidRPr="00530856">
              <w:rPr>
                <w:rFonts w:ascii="Arial" w:hAnsi="Arial" w:cs="Arial"/>
              </w:rPr>
              <w:t>;</w:t>
            </w:r>
            <w:bookmarkEnd w:id="444"/>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45" w:name="_BPDCD_171"/>
            <w:r w:rsidRPr="00530856">
              <w:rPr>
                <w:rFonts w:ascii="Arial" w:hAnsi="Arial" w:cs="Arial"/>
                <w:color w:val="0000FF"/>
              </w:rPr>
              <w:t>;</w:t>
            </w:r>
            <w:bookmarkEnd w:id="445"/>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46" w:name="_BPDCD_172"/>
            <w:r w:rsidRPr="00530856">
              <w:rPr>
                <w:rFonts w:ascii="Arial" w:hAnsi="Arial" w:cs="Arial"/>
                <w:szCs w:val="22"/>
              </w:rPr>
              <w:t>;</w:t>
            </w:r>
            <w:bookmarkEnd w:id="446"/>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47" w:name="_BPDCD_173"/>
            <w:r w:rsidRPr="00530856">
              <w:rPr>
                <w:rFonts w:ascii="Arial" w:hAnsi="Arial" w:cs="Arial"/>
                <w:szCs w:val="22"/>
                <w:lang w:val="en-US"/>
              </w:rPr>
              <w:t>;</w:t>
            </w:r>
            <w:bookmarkEnd w:id="447"/>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48" w:name="_BPDCD_174"/>
            <w:r w:rsidRPr="00530856">
              <w:rPr>
                <w:rFonts w:ascii="Arial" w:hAnsi="Arial" w:cs="Arial"/>
                <w:szCs w:val="22"/>
                <w:lang w:val="en-US"/>
              </w:rPr>
              <w:t>;</w:t>
            </w:r>
            <w:bookmarkEnd w:id="448"/>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49" w:name="_BPDCD_175"/>
            <w:r w:rsidRPr="00530856">
              <w:rPr>
                <w:rFonts w:ascii="Arial" w:hAnsi="Arial" w:cs="Arial"/>
                <w:szCs w:val="22"/>
                <w:lang w:val="en-US"/>
              </w:rPr>
              <w:t>;</w:t>
            </w:r>
            <w:bookmarkEnd w:id="449"/>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0" w:name="_BPDCD_176"/>
            <w:r w:rsidRPr="00530856">
              <w:rPr>
                <w:rFonts w:ascii="Arial" w:hAnsi="Arial" w:cs="Arial"/>
                <w:szCs w:val="22"/>
                <w:lang w:val="en-US"/>
              </w:rPr>
              <w:t>;</w:t>
            </w:r>
            <w:bookmarkEnd w:id="450"/>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1" w:name="_BPDCD_177"/>
            <w:r w:rsidRPr="00530856">
              <w:rPr>
                <w:rFonts w:ascii="Arial" w:hAnsi="Arial" w:cs="Arial"/>
                <w:szCs w:val="22"/>
                <w:lang w:val="en-US"/>
              </w:rPr>
              <w:t>;</w:t>
            </w:r>
            <w:bookmarkEnd w:id="451"/>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2" w:name="_BPDCD_178"/>
            <w:r w:rsidRPr="00E236F2">
              <w:rPr>
                <w:rFonts w:ascii="Arial" w:hAnsi="Arial" w:cs="Arial"/>
                <w:szCs w:val="22"/>
                <w:lang w:val="en-US"/>
              </w:rPr>
              <w:t>;</w:t>
            </w:r>
            <w:bookmarkEnd w:id="452"/>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3" w:name="_BPDCD_179"/>
            <w:r w:rsidRPr="00E236F2">
              <w:rPr>
                <w:rFonts w:ascii="Arial" w:hAnsi="Arial" w:cs="Arial"/>
                <w:szCs w:val="22"/>
                <w:lang w:val="en-US"/>
              </w:rPr>
              <w:t>;</w:t>
            </w:r>
            <w:bookmarkEnd w:id="453"/>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54" w:name="_BPDCD_180"/>
            <w:r w:rsidRPr="00E236F2">
              <w:rPr>
                <w:rFonts w:ascii="Arial" w:hAnsi="Arial" w:cs="Arial"/>
                <w:szCs w:val="22"/>
                <w:lang w:val="en-US"/>
              </w:rPr>
              <w:t>;</w:t>
            </w:r>
            <w:bookmarkEnd w:id="454"/>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55" w:name="_BPDCD_181"/>
            <w:r w:rsidRPr="00E236F2">
              <w:rPr>
                <w:rFonts w:ascii="Arial" w:hAnsi="Arial" w:cs="Arial"/>
                <w:color w:val="0000FF"/>
                <w:szCs w:val="22"/>
                <w:lang w:val="en-US"/>
              </w:rPr>
              <w:t>;</w:t>
            </w:r>
            <w:bookmarkEnd w:id="455"/>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56" w:name="_BPDCD_182"/>
            <w:r w:rsidRPr="00E236F2">
              <w:rPr>
                <w:rFonts w:ascii="Arial" w:hAnsi="Arial" w:cs="Arial"/>
                <w:szCs w:val="22"/>
                <w:lang w:val="en-US"/>
              </w:rPr>
              <w:t>;</w:t>
            </w:r>
            <w:bookmarkEnd w:id="456"/>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57" w:name="_BPDCD_183"/>
            <w:r w:rsidRPr="00E236F2">
              <w:rPr>
                <w:rFonts w:ascii="Arial" w:hAnsi="Arial" w:cs="Arial"/>
                <w:szCs w:val="22"/>
                <w:lang w:val="en-US"/>
              </w:rPr>
              <w:t>;</w:t>
            </w:r>
            <w:bookmarkEnd w:id="457"/>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58" w:name="_BPDCD_184"/>
            <w:r w:rsidRPr="5659255A">
              <w:rPr>
                <w:rFonts w:ascii="Arial" w:hAnsi="Arial" w:cs="Arial"/>
              </w:rPr>
              <w:t>;</w:t>
            </w:r>
            <w:bookmarkEnd w:id="458"/>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59" w:name="_BPDCI_185"/>
            <w:r w:rsidRPr="00530856">
              <w:rPr>
                <w:rFonts w:ascii="Arial" w:hAnsi="Arial" w:cs="Arial"/>
                <w:b/>
                <w:bCs/>
              </w:rPr>
              <w:t>"The Company Prescribed Level"</w:t>
            </w:r>
            <w:bookmarkEnd w:id="459"/>
          </w:p>
        </w:tc>
        <w:tc>
          <w:tcPr>
            <w:tcW w:w="7625" w:type="dxa"/>
          </w:tcPr>
          <w:p w14:paraId="093B09CA" w14:textId="77777777" w:rsidR="00E34804" w:rsidRPr="00530856" w:rsidRDefault="00E34804" w:rsidP="00E34804">
            <w:pPr>
              <w:spacing w:after="240"/>
              <w:jc w:val="both"/>
              <w:rPr>
                <w:rFonts w:ascii="Arial" w:hAnsi="Arial" w:cs="Arial"/>
              </w:rPr>
            </w:pPr>
            <w:bookmarkStart w:id="460" w:name="_BPDCI_186"/>
            <w:r w:rsidRPr="00530856">
              <w:rPr>
                <w:rFonts w:ascii="Arial" w:hAnsi="Arial" w:cs="Arial"/>
              </w:rPr>
              <w:t xml:space="preserve">the forecast value of the regulatory asset value of </w:t>
            </w:r>
            <w:bookmarkStart w:id="461" w:name="_BPDCI_187"/>
            <w:bookmarkEnd w:id="460"/>
            <w:r>
              <w:rPr>
                <w:rFonts w:ascii="Arial" w:hAnsi="Arial" w:cs="Arial"/>
                <w:b/>
                <w:bCs/>
              </w:rPr>
              <w:t>NGET</w:t>
            </w:r>
            <w:r w:rsidRPr="00530856">
              <w:rPr>
                <w:rFonts w:ascii="Arial" w:hAnsi="Arial" w:cs="Arial"/>
              </w:rPr>
              <w:t xml:space="preserve"> </w:t>
            </w:r>
            <w:bookmarkStart w:id="462" w:name="_BPDCI_188"/>
            <w:bookmarkEnd w:id="46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63" w:name="_BPDCI_189"/>
            <w:bookmarkEnd w:id="462"/>
            <w:r w:rsidRPr="00530856">
              <w:rPr>
                <w:rFonts w:ascii="Arial" w:hAnsi="Arial" w:cs="Arial"/>
              </w:rPr>
              <w:t xml:space="preserve">The Company </w:t>
            </w:r>
            <w:bookmarkStart w:id="464" w:name="_BPDCI_190"/>
            <w:bookmarkEnd w:id="463"/>
            <w:r w:rsidRPr="00530856">
              <w:rPr>
                <w:rFonts w:ascii="Arial" w:hAnsi="Arial" w:cs="Arial"/>
              </w:rPr>
              <w:t xml:space="preserve">– Transmission Owner Final Proposals" such values to be published on </w:t>
            </w:r>
            <w:bookmarkStart w:id="465" w:name="_BPDCI_191"/>
            <w:bookmarkEnd w:id="46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66" w:name="_BPDCI_192"/>
            <w:bookmarkEnd w:id="465"/>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66"/>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67" w:author="Author"/>
        </w:trPr>
        <w:tc>
          <w:tcPr>
            <w:tcW w:w="2695" w:type="dxa"/>
          </w:tcPr>
          <w:p w14:paraId="409DD209" w14:textId="35BDF10D" w:rsidR="004272B9" w:rsidRPr="009E79CD" w:rsidRDefault="004272B9" w:rsidP="004272B9">
            <w:pPr>
              <w:pStyle w:val="BodyText"/>
              <w:rPr>
                <w:ins w:id="468" w:author="Author"/>
                <w:rFonts w:ascii="Arial" w:hAnsi="Arial" w:cs="Arial"/>
                <w:b/>
                <w:bCs/>
              </w:rPr>
            </w:pPr>
            <w:ins w:id="469"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0" w:author="Author"/>
                <w:rFonts w:ascii="Arial" w:hAnsi="Arial" w:cs="Arial"/>
                <w:szCs w:val="22"/>
              </w:rPr>
            </w:pPr>
            <w:ins w:id="471"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2" w:author="Author"/>
                <w:rFonts w:ascii="Arial" w:hAnsi="Arial" w:cs="Arial"/>
                <w:szCs w:val="22"/>
              </w:rPr>
            </w:pPr>
          </w:p>
        </w:tc>
      </w:tr>
      <w:tr w:rsidR="00BE60D5" w14:paraId="4C758EA8" w14:textId="77777777" w:rsidTr="00E43116">
        <w:trPr>
          <w:gridAfter w:val="1"/>
          <w:wAfter w:w="29" w:type="dxa"/>
          <w:trHeight w:val="300"/>
          <w:ins w:id="473" w:author="Author"/>
        </w:trPr>
        <w:tc>
          <w:tcPr>
            <w:tcW w:w="2695" w:type="dxa"/>
          </w:tcPr>
          <w:p w14:paraId="697FD89F" w14:textId="25F4944D" w:rsidR="00BE60D5" w:rsidRPr="009E79CD" w:rsidRDefault="00BE60D5" w:rsidP="00BE60D5">
            <w:pPr>
              <w:pStyle w:val="BodyText"/>
              <w:rPr>
                <w:ins w:id="474" w:author="Author"/>
                <w:rFonts w:ascii="Arial" w:hAnsi="Arial" w:cs="Arial"/>
                <w:b/>
                <w:bCs/>
              </w:rPr>
            </w:pPr>
            <w:ins w:id="475"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476" w:author="Author"/>
                <w:rFonts w:ascii="Arial" w:hAnsi="Arial" w:cs="Arial"/>
                <w:szCs w:val="22"/>
              </w:rPr>
            </w:pPr>
            <w:ins w:id="477"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78"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79" w:name="_BPDCD_198"/>
            <w:r w:rsidRPr="00530856">
              <w:rPr>
                <w:rFonts w:ascii="Arial Bold" w:hAnsi="Arial Bold" w:cs="Arial"/>
                <w:b/>
                <w:bCs/>
              </w:rPr>
              <w:t xml:space="preserve">The Company </w:t>
            </w:r>
            <w:bookmarkEnd w:id="479"/>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0" w:name="_BPDCD_199"/>
            <w:r w:rsidRPr="00530856">
              <w:rPr>
                <w:rFonts w:ascii="Arial" w:hAnsi="Arial" w:cs="Arial"/>
                <w:color w:val="0000FF"/>
              </w:rPr>
              <w:t>;</w:t>
            </w:r>
            <w:r>
              <w:rPr>
                <w:rFonts w:ascii="Arial" w:hAnsi="Arial" w:cs="Arial"/>
                <w:color w:val="0000FF"/>
                <w:u w:val="double"/>
              </w:rPr>
              <w:t xml:space="preserve"> </w:t>
            </w:r>
            <w:bookmarkEnd w:id="480"/>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1" w:name="_BPDCD_200"/>
            <w:r w:rsidRPr="00530856">
              <w:rPr>
                <w:rFonts w:ascii="Arial" w:hAnsi="Arial" w:cs="Arial"/>
              </w:rPr>
              <w:t>14</w:t>
            </w:r>
            <w:bookmarkEnd w:id="481"/>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2" w:name="_BPDCD_201"/>
            <w:r w:rsidRPr="007454CC">
              <w:rPr>
                <w:rFonts w:ascii="Arial Bold" w:hAnsi="Arial Bold" w:cs="Arial"/>
                <w:b/>
                <w:bCs/>
              </w:rPr>
              <w:t>The Company</w:t>
            </w:r>
            <w:r w:rsidRPr="007454CC">
              <w:rPr>
                <w:rFonts w:ascii="Arial" w:hAnsi="Arial" w:cs="Arial"/>
              </w:rPr>
              <w:t xml:space="preserve"> </w:t>
            </w:r>
            <w:bookmarkEnd w:id="482"/>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3" w:name="_BPDCD_202"/>
            <w:r w:rsidRPr="00E236F2">
              <w:rPr>
                <w:rFonts w:ascii="Arial" w:hAnsi="Arial" w:cs="Arial"/>
              </w:rPr>
              <w:t>;</w:t>
            </w:r>
            <w:bookmarkEnd w:id="483"/>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84" w:name="_BPDCD_203"/>
            <w:r w:rsidRPr="00E236F2">
              <w:rPr>
                <w:rFonts w:ascii="Arial" w:hAnsi="Arial" w:cs="Arial"/>
              </w:rPr>
              <w:t>;</w:t>
            </w:r>
            <w:bookmarkEnd w:id="484"/>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85" w:name="_BPDCD_204"/>
            <w:r w:rsidRPr="00530856">
              <w:rPr>
                <w:rFonts w:ascii="Arial" w:hAnsi="Arial" w:cs="Arial"/>
              </w:rPr>
              <w:t>;</w:t>
            </w:r>
            <w:bookmarkEnd w:id="485"/>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86"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86"/>
          </w:p>
        </w:tc>
        <w:tc>
          <w:tcPr>
            <w:tcW w:w="7625" w:type="dxa"/>
          </w:tcPr>
          <w:p w14:paraId="5A549174" w14:textId="6169EC87" w:rsidR="00BE60D5" w:rsidRDefault="00BE60D5" w:rsidP="00BE60D5">
            <w:pPr>
              <w:pStyle w:val="BodyText"/>
              <w:jc w:val="both"/>
              <w:rPr>
                <w:rFonts w:ascii="Arial" w:hAnsi="Arial" w:cs="Arial"/>
              </w:rPr>
            </w:pPr>
            <w:bookmarkStart w:id="487" w:name="_BPDCD_206"/>
            <w:bookmarkStart w:id="488" w:name="_DV_C29"/>
            <w:r w:rsidRPr="00530856">
              <w:rPr>
                <w:rStyle w:val="DeltaViewInsertion"/>
                <w:rFonts w:ascii="Arial" w:hAnsi="Arial" w:cs="Arial"/>
                <w:color w:val="auto"/>
                <w:u w:val="none"/>
              </w:rPr>
              <w:t xml:space="preserve">as </w:t>
            </w:r>
            <w:bookmarkEnd w:id="487"/>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88"/>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89" w:name="_BPDCD_207"/>
            <w:r w:rsidRPr="00530856">
              <w:rPr>
                <w:rStyle w:val="DeltaViewInsertion"/>
                <w:rFonts w:ascii="Arial" w:hAnsi="Arial" w:cs="Arial"/>
                <w:b/>
                <w:bCs/>
                <w:color w:val="auto"/>
                <w:u w:val="none"/>
              </w:rPr>
              <w:t xml:space="preserve">Workgroup </w:t>
            </w:r>
            <w:bookmarkStart w:id="490" w:name="_DV_M8"/>
            <w:bookmarkEnd w:id="489"/>
            <w:bookmarkEnd w:id="49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1" w:name="_DV_M9"/>
            <w:bookmarkEnd w:id="491"/>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3" w:name="_DV_M10"/>
            <w:bookmarkEnd w:id="492"/>
            <w:bookmarkEnd w:id="493"/>
            <w:r w:rsidRPr="00530856">
              <w:rPr>
                <w:rFonts w:ascii="Arial" w:hAnsi="Arial" w:cs="Arial"/>
              </w:rPr>
              <w:t xml:space="preserve"> </w:t>
            </w:r>
            <w:r w:rsidRPr="00530856">
              <w:rPr>
                <w:rFonts w:ascii="Arial" w:hAnsi="Arial" w:cs="Arial"/>
                <w:b/>
                <w:bCs/>
              </w:rPr>
              <w:t xml:space="preserve">Workgroup Alternative CUSC Modification </w:t>
            </w:r>
            <w:bookmarkStart w:id="494" w:name="_BPDCI_208"/>
            <w:bookmarkStart w:id="495" w:name="_DV_C21"/>
            <w:r w:rsidRPr="00530856">
              <w:rPr>
                <w:rFonts w:ascii="Arial" w:hAnsi="Arial" w:cs="Arial"/>
                <w:bCs/>
              </w:rPr>
              <w:t>to</w:t>
            </w:r>
            <w:r w:rsidRPr="00530856">
              <w:rPr>
                <w:rFonts w:ascii="Arial" w:hAnsi="Arial" w:cs="Arial"/>
                <w:b/>
                <w:bCs/>
              </w:rPr>
              <w:t xml:space="preserve"> </w:t>
            </w:r>
            <w:bookmarkEnd w:id="49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496" w:name="_DV_X17"/>
            <w:bookmarkStart w:id="497" w:name="_DV_C22"/>
            <w:bookmarkEnd w:id="495"/>
            <w:r w:rsidRPr="00530856">
              <w:rPr>
                <w:rStyle w:val="DeltaViewMoveDestination"/>
                <w:rFonts w:ascii="Arial" w:hAnsi="Arial" w:cs="Arial"/>
                <w:color w:val="auto"/>
                <w:u w:val="none"/>
              </w:rPr>
              <w:t xml:space="preserve">which contains the information </w:t>
            </w:r>
            <w:bookmarkStart w:id="498" w:name="_DV_C23"/>
            <w:bookmarkEnd w:id="496"/>
            <w:bookmarkEnd w:id="497"/>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499" w:name="_DV_M11"/>
            <w:bookmarkEnd w:id="498"/>
            <w:bookmarkEnd w:id="49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0" w:name="_BPDCD_211"/>
            <w:r w:rsidRPr="00530856">
              <w:rPr>
                <w:rFonts w:ascii="Arial" w:hAnsi="Arial" w:cs="Arial"/>
              </w:rPr>
              <w:t xml:space="preserve">an </w:t>
            </w:r>
            <w:bookmarkEnd w:id="50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2" w:name="_DV_M12"/>
            <w:bookmarkEnd w:id="501"/>
            <w:bookmarkEnd w:id="50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3" w:name="_DV_C26"/>
            <w:r w:rsidRPr="00530856">
              <w:rPr>
                <w:rStyle w:val="DeltaViewInsertion"/>
                <w:rFonts w:ascii="Arial" w:hAnsi="Arial" w:cs="Arial"/>
                <w:color w:val="auto"/>
                <w:u w:val="none"/>
              </w:rPr>
              <w:t>majority of the</w:t>
            </w:r>
            <w:bookmarkStart w:id="504" w:name="_DV_M13"/>
            <w:bookmarkEnd w:id="503"/>
            <w:bookmarkEnd w:id="504"/>
            <w:r w:rsidRPr="00530856">
              <w:rPr>
                <w:rFonts w:ascii="Arial" w:hAnsi="Arial" w:cs="Arial"/>
              </w:rPr>
              <w:t xml:space="preserve"> members</w:t>
            </w:r>
            <w:bookmarkStart w:id="50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06" w:name="_DV_M14"/>
            <w:bookmarkEnd w:id="505"/>
            <w:bookmarkEnd w:id="506"/>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F2AF1" w14:textId="77777777" w:rsidR="00645420" w:rsidRDefault="00645420">
      <w:r>
        <w:separator/>
      </w:r>
    </w:p>
  </w:endnote>
  <w:endnote w:type="continuationSeparator" w:id="0">
    <w:p w14:paraId="107C62E0" w14:textId="77777777" w:rsidR="00645420" w:rsidRDefault="00645420">
      <w:r>
        <w:continuationSeparator/>
      </w:r>
    </w:p>
  </w:endnote>
  <w:endnote w:type="continuationNotice" w:id="1">
    <w:p w14:paraId="3C67CAC2" w14:textId="77777777" w:rsidR="00645420" w:rsidRDefault="00645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0AFB6" w14:textId="77777777" w:rsidR="00645420" w:rsidRDefault="00645420">
      <w:r>
        <w:separator/>
      </w:r>
    </w:p>
  </w:footnote>
  <w:footnote w:type="continuationSeparator" w:id="0">
    <w:p w14:paraId="7D105B14" w14:textId="77777777" w:rsidR="00645420" w:rsidRDefault="00645420">
      <w:r>
        <w:continuationSeparator/>
      </w:r>
    </w:p>
  </w:footnote>
  <w:footnote w:type="continuationNotice" w:id="1">
    <w:p w14:paraId="79A6A526" w14:textId="77777777" w:rsidR="00645420" w:rsidRDefault="00645420"/>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2II0oqBtXdoZfwkWYv7aLzP31UmoLPsilUWKsd08/Qf25SAt29g93ERpdTOPGD0rB19rlb0D/sPqSSrHha7Q==" w:salt="gXRQRtbYBNYb29s1VmTgxg=="/>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61BA"/>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45420"/>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90919"/>
    <w:rsid w:val="00890CE9"/>
    <w:rsid w:val="00892E92"/>
    <w:rsid w:val="00894501"/>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153B"/>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4A5B"/>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3B"/>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08B9"/>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221EE59E-ACF8-45EC-BE07-A005638392BC}"/>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28696</Words>
  <Characters>163568</Characters>
  <Application>Microsoft Office Word</Application>
  <DocSecurity>8</DocSecurity>
  <Lines>1363</Lines>
  <Paragraphs>383</Paragraphs>
  <ScaleCrop>false</ScaleCrop>
  <LinksUpToDate>false</LinksUpToDate>
  <CharactersWithSpaces>191881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